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page" w:tblpX="853" w:tblpY="2401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9D6873" w:rsidRPr="009D6873" w:rsidTr="00C77639">
        <w:trPr>
          <w:trHeight w:val="943"/>
        </w:trPr>
        <w:tc>
          <w:tcPr>
            <w:tcW w:w="9999" w:type="dxa"/>
            <w:shd w:val="clear" w:color="auto" w:fill="95B3D7" w:themeFill="accent1" w:themeFillTint="99"/>
            <w:vAlign w:val="center"/>
          </w:tcPr>
          <w:p w:rsidR="00663C4E" w:rsidRDefault="007A4E0F" w:rsidP="00C77639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 xml:space="preserve">Potvrdenie o oboznámení sa s podmienkami </w:t>
            </w:r>
          </w:p>
          <w:p w:rsidR="00FD028A" w:rsidRPr="009D6873" w:rsidRDefault="007A4E0F" w:rsidP="00C77639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>odborného hodnotenia</w:t>
            </w:r>
          </w:p>
        </w:tc>
      </w:tr>
      <w:tr w:rsidR="005D1ACA" w:rsidRPr="00063784" w:rsidTr="00C77639">
        <w:trPr>
          <w:trHeight w:val="951"/>
        </w:trPr>
        <w:tc>
          <w:tcPr>
            <w:tcW w:w="9999" w:type="dxa"/>
            <w:tcBorders>
              <w:bottom w:val="nil"/>
            </w:tcBorders>
          </w:tcPr>
          <w:p w:rsidR="005D1ACA" w:rsidRPr="002943A7" w:rsidRDefault="005D1ACA" w:rsidP="00C7763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E12FA" w:rsidRPr="002943A7" w:rsidRDefault="00EE12FA" w:rsidP="00C7763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A10E95" w:rsidRPr="002943A7" w:rsidRDefault="00A10E95" w:rsidP="00C7763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A10E95" w:rsidRPr="002943A7" w:rsidRDefault="00A10E95" w:rsidP="00C77639">
            <w:pPr>
              <w:rPr>
                <w:rFonts w:asciiTheme="minorHAnsi" w:hAnsiTheme="minorHAnsi" w:cstheme="minorHAnsi"/>
                <w:b/>
              </w:rPr>
            </w:pPr>
          </w:p>
          <w:p w:rsidR="00EE12FA" w:rsidRPr="002943A7" w:rsidRDefault="00EE12FA" w:rsidP="00C7763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A10E95" w:rsidRPr="002943A7" w:rsidRDefault="00A10E95" w:rsidP="00C7763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D1ACA" w:rsidRPr="00063784" w:rsidTr="00C77639">
        <w:trPr>
          <w:trHeight w:val="8132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E95" w:rsidRPr="009D6873" w:rsidRDefault="00EE12FA" w:rsidP="00C77639">
            <w:pPr>
              <w:spacing w:line="36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Dolu podpísaný/á .................................................................... nar.:......................................... </w:t>
            </w:r>
            <w:r w:rsidR="009D6873">
              <w:rPr>
                <w:rFonts w:ascii="Arial" w:hAnsi="Arial" w:cs="Arial"/>
                <w:sz w:val="19"/>
                <w:szCs w:val="19"/>
              </w:rPr>
              <w:t>potvrdzujem</w:t>
            </w:r>
            <w:r w:rsidR="00A10E95" w:rsidRPr="009D6873">
              <w:rPr>
                <w:rFonts w:ascii="Arial" w:hAnsi="Arial" w:cs="Arial"/>
                <w:sz w:val="19"/>
                <w:szCs w:val="19"/>
              </w:rPr>
              <w:t>, že som bol/a, pred výkonom odborného hodnotenia, poučený/á a oboznámený/á s</w:t>
            </w:r>
            <w:r w:rsidR="009D6873">
              <w:rPr>
                <w:rFonts w:ascii="Arial" w:hAnsi="Arial" w:cs="Arial"/>
                <w:sz w:val="19"/>
                <w:szCs w:val="19"/>
              </w:rPr>
              <w:t> výzvou na predkladanie ŽoNFP č....................................., kritériami pre výber projektov a ich správn</w:t>
            </w:r>
            <w:r w:rsidR="00663C4E">
              <w:rPr>
                <w:rFonts w:ascii="Arial" w:hAnsi="Arial" w:cs="Arial"/>
                <w:sz w:val="19"/>
                <w:szCs w:val="19"/>
              </w:rPr>
              <w:t>o</w:t>
            </w:r>
            <w:r w:rsidR="009D6873">
              <w:rPr>
                <w:rFonts w:ascii="Arial" w:hAnsi="Arial" w:cs="Arial"/>
                <w:sz w:val="19"/>
                <w:szCs w:val="19"/>
              </w:rPr>
              <w:t>u aplikáci</w:t>
            </w:r>
            <w:r w:rsidR="00663C4E">
              <w:rPr>
                <w:rFonts w:ascii="Arial" w:hAnsi="Arial" w:cs="Arial"/>
                <w:sz w:val="19"/>
                <w:szCs w:val="19"/>
              </w:rPr>
              <w:t>o</w:t>
            </w:r>
            <w:r w:rsidR="009D6873">
              <w:rPr>
                <w:rFonts w:ascii="Arial" w:hAnsi="Arial" w:cs="Arial"/>
                <w:sz w:val="19"/>
                <w:szCs w:val="19"/>
              </w:rPr>
              <w:t xml:space="preserve">u, </w:t>
            </w:r>
            <w:r w:rsidR="00A10E95" w:rsidRPr="009D6873">
              <w:rPr>
                <w:rFonts w:ascii="Arial" w:hAnsi="Arial" w:cs="Arial"/>
                <w:sz w:val="19"/>
                <w:szCs w:val="19"/>
              </w:rPr>
              <w:t>postupmi prevzatia a odovzdania podkladov ŽoNFP, so spôsobom vypĺňania hodnotiacich hárkov</w:t>
            </w:r>
            <w:r w:rsidR="009D6873">
              <w:rPr>
                <w:rFonts w:ascii="Arial" w:hAnsi="Arial" w:cs="Arial"/>
                <w:sz w:val="19"/>
                <w:szCs w:val="19"/>
              </w:rPr>
              <w:t xml:space="preserve"> a </w:t>
            </w:r>
            <w:r w:rsidR="00A10E95" w:rsidRPr="009D6873">
              <w:rPr>
                <w:rFonts w:ascii="Arial" w:hAnsi="Arial" w:cs="Arial"/>
                <w:sz w:val="19"/>
                <w:szCs w:val="19"/>
              </w:rPr>
              <w:t>s postupmi uvedenými v Príručke pre</w:t>
            </w:r>
            <w:r w:rsidR="00523A7D" w:rsidRPr="009D6873">
              <w:rPr>
                <w:rFonts w:ascii="Arial" w:hAnsi="Arial" w:cs="Arial"/>
                <w:sz w:val="19"/>
                <w:szCs w:val="19"/>
              </w:rPr>
              <w:t> </w:t>
            </w:r>
            <w:r w:rsidR="00663C4E">
              <w:rPr>
                <w:rFonts w:ascii="Arial" w:hAnsi="Arial" w:cs="Arial"/>
                <w:sz w:val="19"/>
                <w:szCs w:val="19"/>
              </w:rPr>
              <w:t xml:space="preserve">odborných </w:t>
            </w:r>
            <w:r w:rsidR="00523A7D" w:rsidRPr="009D6873">
              <w:rPr>
                <w:rFonts w:ascii="Arial" w:hAnsi="Arial" w:cs="Arial"/>
                <w:sz w:val="19"/>
                <w:szCs w:val="19"/>
              </w:rPr>
              <w:t>hodnotiteľov</w:t>
            </w:r>
            <w:r w:rsidR="00663C4E">
              <w:rPr>
                <w:rFonts w:ascii="Arial" w:hAnsi="Arial" w:cs="Arial"/>
                <w:sz w:val="19"/>
                <w:szCs w:val="19"/>
              </w:rPr>
              <w:t xml:space="preserve"> IROP</w:t>
            </w:r>
            <w:r w:rsidR="00A10E95" w:rsidRPr="009D6873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v...............................................................</w:t>
            </w: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Dňa...........................................................</w:t>
            </w: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rPr>
                <w:rFonts w:ascii="Arial" w:hAnsi="Arial" w:cs="Arial"/>
                <w:sz w:val="19"/>
                <w:szCs w:val="19"/>
              </w:rPr>
            </w:pPr>
          </w:p>
          <w:p w:rsidR="00EE12FA" w:rsidRPr="009D6873" w:rsidRDefault="00EE12FA" w:rsidP="00C77639">
            <w:pPr>
              <w:ind w:left="53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...................................................................</w:t>
            </w:r>
          </w:p>
          <w:p w:rsidR="00EE12FA" w:rsidRPr="009D6873" w:rsidRDefault="00EE12FA" w:rsidP="00C77639">
            <w:pPr>
              <w:ind w:left="59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Podpis </w:t>
            </w:r>
            <w:r w:rsidR="00A10E95" w:rsidRPr="009D6873">
              <w:rPr>
                <w:rFonts w:ascii="Arial" w:hAnsi="Arial" w:cs="Arial"/>
                <w:sz w:val="19"/>
                <w:szCs w:val="19"/>
              </w:rPr>
              <w:t>odborného hodnotiteľa</w:t>
            </w: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5D1ACA" w:rsidRPr="009D6873" w:rsidRDefault="005D1ACA" w:rsidP="00C7763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52EAE" w:rsidRDefault="00C77639" w:rsidP="00C77639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Príloha č. </w:t>
      </w:r>
      <w:r w:rsidR="006E7A0C">
        <w:rPr>
          <w:rFonts w:asciiTheme="minorHAnsi" w:hAnsiTheme="minorHAnsi" w:cstheme="minorHAnsi"/>
        </w:rPr>
        <w:t>27</w:t>
      </w:r>
    </w:p>
    <w:p w:rsidR="00C77639" w:rsidRDefault="00C77639" w:rsidP="005D1ACA">
      <w:pPr>
        <w:rPr>
          <w:rFonts w:asciiTheme="minorHAnsi" w:hAnsiTheme="minorHAnsi" w:cstheme="minorHAnsi"/>
        </w:rPr>
      </w:pPr>
    </w:p>
    <w:p w:rsidR="00C77639" w:rsidRDefault="00C77639" w:rsidP="005D1ACA">
      <w:pPr>
        <w:rPr>
          <w:rFonts w:asciiTheme="minorHAnsi" w:hAnsiTheme="minorHAnsi" w:cstheme="minorHAnsi"/>
        </w:rPr>
      </w:pPr>
    </w:p>
    <w:p w:rsidR="00652EAE" w:rsidRPr="00063784" w:rsidRDefault="00652EAE" w:rsidP="00C77639">
      <w:pPr>
        <w:rPr>
          <w:rFonts w:asciiTheme="minorHAnsi" w:hAnsiTheme="minorHAnsi" w:cstheme="minorHAnsi"/>
        </w:rPr>
      </w:pPr>
    </w:p>
    <w:sectPr w:rsidR="00652EAE" w:rsidRPr="00063784" w:rsidSect="00C77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9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16F" w:rsidRDefault="00CB116F" w:rsidP="009B44B8">
      <w:pPr>
        <w:spacing w:after="0" w:line="240" w:lineRule="auto"/>
      </w:pPr>
      <w:r>
        <w:separator/>
      </w:r>
    </w:p>
  </w:endnote>
  <w:end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441" w:rsidRDefault="000814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441" w:rsidRDefault="000814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39" w:rsidRPr="00524C1C" w:rsidRDefault="00C77639">
    <w:pPr>
      <w:pStyle w:val="Pta"/>
      <w:rPr>
        <w:rFonts w:ascii="Arial" w:hAnsi="Arial" w:cs="Arial"/>
        <w:sz w:val="16"/>
        <w:szCs w:val="16"/>
      </w:rPr>
    </w:pPr>
    <w:r w:rsidRPr="00524C1C">
      <w:rPr>
        <w:rFonts w:ascii="Arial" w:hAnsi="Arial" w:cs="Arial"/>
        <w:sz w:val="16"/>
        <w:szCs w:val="16"/>
      </w:rPr>
      <w:t xml:space="preserve">Príručka pre odborných hodnotiteľov IROP, verzia </w:t>
    </w:r>
    <w:r w:rsidR="001D291D">
      <w:rPr>
        <w:rFonts w:ascii="Arial" w:hAnsi="Arial" w:cs="Arial"/>
        <w:sz w:val="16"/>
        <w:szCs w:val="16"/>
      </w:rPr>
      <w:t>10</w:t>
    </w:r>
    <w:ins w:id="0" w:author="OM" w:date="2020-02-24T10:14:00Z">
      <w:r w:rsidR="00081441">
        <w:rPr>
          <w:rFonts w:ascii="Arial" w:hAnsi="Arial" w:cs="Arial"/>
          <w:sz w:val="16"/>
          <w:szCs w:val="16"/>
        </w:rPr>
        <w:t>.1</w:t>
      </w:r>
    </w:ins>
    <w:bookmarkStart w:id="1" w:name="_GoBack"/>
    <w:bookmarkEnd w:id="1"/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16F" w:rsidRDefault="00CB116F" w:rsidP="009B44B8">
      <w:pPr>
        <w:spacing w:after="0" w:line="240" w:lineRule="auto"/>
      </w:pPr>
      <w:r>
        <w:separator/>
      </w:r>
    </w:p>
  </w:footnote>
  <w:foot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441" w:rsidRDefault="000814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441" w:rsidRDefault="000814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705564" w:rsidP="009329CF">
    <w:pPr>
      <w:pStyle w:val="Hlavika"/>
      <w:ind w:left="-426"/>
    </w:pPr>
    <w:r w:rsidRPr="009329CF">
      <w:rPr>
        <w:noProof/>
      </w:rPr>
      <w:drawing>
        <wp:anchor distT="0" distB="0" distL="114300" distR="114300" simplePos="0" relativeHeight="251661312" behindDoc="0" locked="0" layoutInCell="1" allowOverlap="1" wp14:anchorId="48F76D25" wp14:editId="572307A5">
          <wp:simplePos x="0" y="0"/>
          <wp:positionH relativeFrom="column">
            <wp:posOffset>1969135</wp:posOffset>
          </wp:positionH>
          <wp:positionV relativeFrom="paragraph">
            <wp:posOffset>-68580</wp:posOffset>
          </wp:positionV>
          <wp:extent cx="1228725" cy="755015"/>
          <wp:effectExtent l="19050" t="0" r="9525" b="0"/>
          <wp:wrapNone/>
          <wp:docPr id="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329CF" w:rsidRPr="009329CF">
      <w:rPr>
        <w:noProof/>
      </w:rPr>
      <w:drawing>
        <wp:anchor distT="0" distB="0" distL="114300" distR="114300" simplePos="0" relativeHeight="251660288" behindDoc="1" locked="0" layoutInCell="1" allowOverlap="1" wp14:anchorId="75E931A9" wp14:editId="0E230FBE">
          <wp:simplePos x="0" y="0"/>
          <wp:positionH relativeFrom="column">
            <wp:posOffset>4448175</wp:posOffset>
          </wp:positionH>
          <wp:positionV relativeFrom="paragraph">
            <wp:posOffset>152400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29CF" w:rsidRPr="009329CF">
      <w:rPr>
        <w:noProof/>
      </w:rPr>
      <w:drawing>
        <wp:anchor distT="0" distB="0" distL="114300" distR="114300" simplePos="0" relativeHeight="251659264" behindDoc="1" locked="0" layoutInCell="1" allowOverlap="1" wp14:anchorId="721F9C80" wp14:editId="41C3C858">
          <wp:simplePos x="0" y="0"/>
          <wp:positionH relativeFrom="column">
            <wp:posOffset>-330835</wp:posOffset>
          </wp:positionH>
          <wp:positionV relativeFrom="paragraph">
            <wp:posOffset>145415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329CF" w:rsidRDefault="009329CF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7496E"/>
    <w:rsid w:val="00081441"/>
    <w:rsid w:val="000971FA"/>
    <w:rsid w:val="000D33F1"/>
    <w:rsid w:val="000D7779"/>
    <w:rsid w:val="000F6DFD"/>
    <w:rsid w:val="000F7A09"/>
    <w:rsid w:val="00105536"/>
    <w:rsid w:val="00106649"/>
    <w:rsid w:val="001261E4"/>
    <w:rsid w:val="00135D13"/>
    <w:rsid w:val="001508EC"/>
    <w:rsid w:val="00154F86"/>
    <w:rsid w:val="00170757"/>
    <w:rsid w:val="00177051"/>
    <w:rsid w:val="001D291D"/>
    <w:rsid w:val="00215C2B"/>
    <w:rsid w:val="00244F5A"/>
    <w:rsid w:val="00246B30"/>
    <w:rsid w:val="0024799D"/>
    <w:rsid w:val="00254DEE"/>
    <w:rsid w:val="002755BA"/>
    <w:rsid w:val="002943A7"/>
    <w:rsid w:val="00295347"/>
    <w:rsid w:val="002A03B1"/>
    <w:rsid w:val="002A2888"/>
    <w:rsid w:val="002A5490"/>
    <w:rsid w:val="002B60FE"/>
    <w:rsid w:val="002B74FB"/>
    <w:rsid w:val="002D59CF"/>
    <w:rsid w:val="003071C0"/>
    <w:rsid w:val="00334548"/>
    <w:rsid w:val="003368DD"/>
    <w:rsid w:val="003377A7"/>
    <w:rsid w:val="003705FC"/>
    <w:rsid w:val="00376E5F"/>
    <w:rsid w:val="0037704D"/>
    <w:rsid w:val="003E5C84"/>
    <w:rsid w:val="0040656F"/>
    <w:rsid w:val="00407695"/>
    <w:rsid w:val="00451D12"/>
    <w:rsid w:val="00487D12"/>
    <w:rsid w:val="004D3D60"/>
    <w:rsid w:val="005071F3"/>
    <w:rsid w:val="00516923"/>
    <w:rsid w:val="00517659"/>
    <w:rsid w:val="00523575"/>
    <w:rsid w:val="00523A7D"/>
    <w:rsid w:val="00524C1C"/>
    <w:rsid w:val="00555C4F"/>
    <w:rsid w:val="0056423C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2EAE"/>
    <w:rsid w:val="00663AAC"/>
    <w:rsid w:val="00663C4E"/>
    <w:rsid w:val="00667C57"/>
    <w:rsid w:val="00697B31"/>
    <w:rsid w:val="006E37E3"/>
    <w:rsid w:val="006E6949"/>
    <w:rsid w:val="006E7A0C"/>
    <w:rsid w:val="006F253D"/>
    <w:rsid w:val="006F4ED3"/>
    <w:rsid w:val="00700482"/>
    <w:rsid w:val="00705564"/>
    <w:rsid w:val="00711D47"/>
    <w:rsid w:val="00754B4E"/>
    <w:rsid w:val="007606F7"/>
    <w:rsid w:val="00762248"/>
    <w:rsid w:val="00795358"/>
    <w:rsid w:val="007A2E1A"/>
    <w:rsid w:val="007A4E0F"/>
    <w:rsid w:val="007B01D6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329CF"/>
    <w:rsid w:val="00944BAA"/>
    <w:rsid w:val="00977107"/>
    <w:rsid w:val="009819C9"/>
    <w:rsid w:val="009942B0"/>
    <w:rsid w:val="00994A95"/>
    <w:rsid w:val="009A73BC"/>
    <w:rsid w:val="009B44B8"/>
    <w:rsid w:val="009D6873"/>
    <w:rsid w:val="009E5D3F"/>
    <w:rsid w:val="00A04D08"/>
    <w:rsid w:val="00A10E95"/>
    <w:rsid w:val="00A27281"/>
    <w:rsid w:val="00A37667"/>
    <w:rsid w:val="00A72107"/>
    <w:rsid w:val="00A72934"/>
    <w:rsid w:val="00A9035D"/>
    <w:rsid w:val="00A96871"/>
    <w:rsid w:val="00AC6AD3"/>
    <w:rsid w:val="00AE56EB"/>
    <w:rsid w:val="00AE6389"/>
    <w:rsid w:val="00AF1575"/>
    <w:rsid w:val="00B150B5"/>
    <w:rsid w:val="00B32E50"/>
    <w:rsid w:val="00B66F4A"/>
    <w:rsid w:val="00B8065D"/>
    <w:rsid w:val="00B82021"/>
    <w:rsid w:val="00BB3A9B"/>
    <w:rsid w:val="00BC4A92"/>
    <w:rsid w:val="00BE44D2"/>
    <w:rsid w:val="00BF1EBF"/>
    <w:rsid w:val="00BF3B44"/>
    <w:rsid w:val="00C07E0F"/>
    <w:rsid w:val="00C441E8"/>
    <w:rsid w:val="00C54B21"/>
    <w:rsid w:val="00C571C4"/>
    <w:rsid w:val="00C77639"/>
    <w:rsid w:val="00CA0632"/>
    <w:rsid w:val="00CB116F"/>
    <w:rsid w:val="00CD6FF4"/>
    <w:rsid w:val="00CF6306"/>
    <w:rsid w:val="00D53764"/>
    <w:rsid w:val="00D66065"/>
    <w:rsid w:val="00D71A76"/>
    <w:rsid w:val="00D745FB"/>
    <w:rsid w:val="00D96723"/>
    <w:rsid w:val="00DA2337"/>
    <w:rsid w:val="00DB3D85"/>
    <w:rsid w:val="00DD1DF3"/>
    <w:rsid w:val="00DD5175"/>
    <w:rsid w:val="00DD76FB"/>
    <w:rsid w:val="00DE7C10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309C9"/>
    <w:rsid w:val="00F41D1C"/>
    <w:rsid w:val="00F46E00"/>
    <w:rsid w:val="00F8121A"/>
    <w:rsid w:val="00F849E6"/>
    <w:rsid w:val="00F84B30"/>
    <w:rsid w:val="00F96D21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BA1D0BC"/>
  <w15:docId w15:val="{07E1F992-9EA8-4FDB-9525-4B178519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2EBC4-E86B-4D9E-A559-BF0AF29E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OM</cp:lastModifiedBy>
  <cp:revision>23</cp:revision>
  <cp:lastPrinted>2017-11-27T08:01:00Z</cp:lastPrinted>
  <dcterms:created xsi:type="dcterms:W3CDTF">2016-12-30T23:05:00Z</dcterms:created>
  <dcterms:modified xsi:type="dcterms:W3CDTF">2020-02-24T09:14:00Z</dcterms:modified>
</cp:coreProperties>
</file>